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https://projektai.intranet.litgrid.eu/PWA/110-10%20kV%20Jačionių%20TP%20110%20kV%20skirstyklos%20rekonstravimas/_layouts/15/DocIdRedir.aspx?ID=PVIS-1348377509-33</Url>
      <Description>PVIS-1348377509-33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6C168-1A89-4564-A40A-7DA452A2A384}"/>
</file>

<file path=customXml/itemProps3.xml><?xml version="1.0" encoding="utf-8"?>
<ds:datastoreItem xmlns:ds="http://schemas.openxmlformats.org/officeDocument/2006/customXml" ds:itemID="{9C9E7973-DFAD-4EB0-B1A3-CF5C804CE1D4}"/>
</file>

<file path=customXml/itemProps4.xml><?xml version="1.0" encoding="utf-8"?>
<ds:datastoreItem xmlns:ds="http://schemas.openxmlformats.org/officeDocument/2006/customXml" ds:itemID="{8A808509-B8D9-4C4E-A575-FF4A0FD2FC4F}"/>
</file>

<file path=customXml/itemProps5.xml><?xml version="1.0" encoding="utf-8"?>
<ds:datastoreItem xmlns:ds="http://schemas.openxmlformats.org/officeDocument/2006/customXml" ds:itemID="{4E5AAACC-EA2D-4654-A7B7-2BBC294F1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8fe3b0fe-f8b9-4ad7-88be-05b35efede56</vt:lpwstr>
  </property>
</Properties>
</file>